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47A96" w14:textId="77777777" w:rsidR="000B6DD2" w:rsidRPr="00057153" w:rsidRDefault="000B6DD2" w:rsidP="000B6DD2">
      <w:pPr>
        <w:jc w:val="center"/>
        <w:rPr>
          <w:b/>
        </w:rPr>
      </w:pPr>
      <w:r w:rsidRPr="00057153">
        <w:rPr>
          <w:b/>
        </w:rPr>
        <w:t>HAMILTON CENTER, INC.</w:t>
      </w:r>
    </w:p>
    <w:p w14:paraId="3F5FB445" w14:textId="77777777" w:rsidR="00691D43" w:rsidRPr="008E71E3" w:rsidRDefault="008E71E3" w:rsidP="000B6DD2">
      <w:pPr>
        <w:jc w:val="center"/>
        <w:rPr>
          <w:b/>
        </w:rPr>
      </w:pPr>
      <w:r w:rsidRPr="00A576EB">
        <w:rPr>
          <w:b/>
        </w:rPr>
        <w:t>OPERATIONS MANUAL</w:t>
      </w:r>
    </w:p>
    <w:p w14:paraId="5593847F" w14:textId="77777777" w:rsidR="000B6DD2" w:rsidRDefault="000B6DD2" w:rsidP="000B6DD2">
      <w:pPr>
        <w:jc w:val="center"/>
      </w:pPr>
    </w:p>
    <w:p w14:paraId="174ED647" w14:textId="77777777" w:rsidR="000B6DD2" w:rsidRDefault="008C414E" w:rsidP="000B6DD2">
      <w:pPr>
        <w:pStyle w:val="policy"/>
        <w:numPr>
          <w:ilvl w:val="0"/>
          <w:numId w:val="0"/>
        </w:numPr>
      </w:pPr>
      <w:r>
        <w:rPr>
          <w:noProof/>
          <w:snapToGrid/>
        </w:rPr>
        <mc:AlternateContent>
          <mc:Choice Requires="wps">
            <w:drawing>
              <wp:anchor distT="0" distB="0" distL="114300" distR="114300" simplePos="0" relativeHeight="251660288" behindDoc="0" locked="0" layoutInCell="1" allowOverlap="1" wp14:anchorId="4075B0AB" wp14:editId="7E0765C3">
                <wp:simplePos x="0" y="0"/>
                <wp:positionH relativeFrom="column">
                  <wp:posOffset>0</wp:posOffset>
                </wp:positionH>
                <wp:positionV relativeFrom="paragraph">
                  <wp:posOffset>17145</wp:posOffset>
                </wp:positionV>
                <wp:extent cx="6156960" cy="1455420"/>
                <wp:effectExtent l="0" t="0" r="15240" b="11430"/>
                <wp:wrapNone/>
                <wp:docPr id="2" name="Text Box 2"/>
                <wp:cNvGraphicFramePr/>
                <a:graphic xmlns:a="http://schemas.openxmlformats.org/drawingml/2006/main">
                  <a:graphicData uri="http://schemas.microsoft.com/office/word/2010/wordprocessingShape">
                    <wps:wsp>
                      <wps:cNvSpPr txBox="1"/>
                      <wps:spPr>
                        <a:xfrm>
                          <a:off x="0" y="0"/>
                          <a:ext cx="6156960" cy="14554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5C69C9B" w14:textId="77777777" w:rsidR="00E17713" w:rsidRDefault="00E17713" w:rsidP="000B6DD2">
                            <w:pPr>
                              <w:ind w:firstLine="360"/>
                            </w:pPr>
                          </w:p>
                          <w:p w14:paraId="7F729788" w14:textId="77777777" w:rsidR="00E17713" w:rsidRDefault="00E17713" w:rsidP="00FA1AF8">
                            <w:pPr>
                              <w:tabs>
                                <w:tab w:val="left" w:pos="1800"/>
                              </w:tabs>
                              <w:ind w:firstLine="360"/>
                            </w:pPr>
                            <w:r w:rsidRPr="00057153">
                              <w:t>Section:</w:t>
                            </w:r>
                            <w:r>
                              <w:tab/>
                            </w:r>
                            <w:r w:rsidR="00CA288A">
                              <w:rPr>
                                <w:b/>
                              </w:rPr>
                              <w:t>MEDICAL SERVICES</w:t>
                            </w:r>
                            <w:r>
                              <w:rPr>
                                <w:b/>
                              </w:rPr>
                              <w:tab/>
                            </w:r>
                            <w:r>
                              <w:rPr>
                                <w:b/>
                              </w:rPr>
                              <w:tab/>
                            </w:r>
                            <w:r>
                              <w:tab/>
                            </w:r>
                            <w:r w:rsidRPr="00A576EB">
                              <w:t>P</w:t>
                            </w:r>
                            <w:r>
                              <w:t>olicy</w:t>
                            </w:r>
                            <w:r w:rsidRPr="00057153">
                              <w:t xml:space="preserve"> No.:</w:t>
                            </w:r>
                            <w:r w:rsidR="00AD23C4">
                              <w:tab/>
                              <w:t xml:space="preserve">     </w:t>
                            </w:r>
                            <w:r w:rsidR="00084BBB">
                              <w:t xml:space="preserve"> </w:t>
                            </w:r>
                            <w:r w:rsidR="00AD23C4">
                              <w:t>OP.</w:t>
                            </w:r>
                            <w:r w:rsidR="00CA288A">
                              <w:t>12.11.00.00</w:t>
                            </w:r>
                            <w:r>
                              <w:t xml:space="preserve">   </w:t>
                            </w:r>
                          </w:p>
                          <w:p w14:paraId="6A2C4992" w14:textId="77777777" w:rsidR="00E17713" w:rsidRPr="00791F6A" w:rsidRDefault="00E17713" w:rsidP="00791F6A">
                            <w:pPr>
                              <w:ind w:firstLine="360"/>
                            </w:pPr>
                            <w:r>
                              <w:tab/>
                            </w:r>
                            <w:r>
                              <w:tab/>
                            </w:r>
                            <w:r>
                              <w:tab/>
                            </w:r>
                            <w:r>
                              <w:tab/>
                            </w:r>
                            <w:r>
                              <w:tab/>
                            </w:r>
                            <w:r>
                              <w:tab/>
                            </w:r>
                            <w:r>
                              <w:tab/>
                            </w:r>
                            <w:r>
                              <w:tab/>
                            </w:r>
                          </w:p>
                          <w:p w14:paraId="400F47F8" w14:textId="77777777" w:rsidR="00E17713" w:rsidRDefault="00E17713" w:rsidP="00FA1AF8">
                            <w:pPr>
                              <w:tabs>
                                <w:tab w:val="left" w:pos="1800"/>
                              </w:tabs>
                              <w:ind w:firstLine="360"/>
                            </w:pPr>
                            <w:r w:rsidRPr="00A576EB">
                              <w:t>P</w:t>
                            </w:r>
                            <w:r>
                              <w:t>olicy:</w:t>
                            </w:r>
                            <w:r>
                              <w:tab/>
                            </w:r>
                            <w:r>
                              <w:rPr>
                                <w:b/>
                              </w:rPr>
                              <w:t>NARCAN (NALOXONE)</w:t>
                            </w:r>
                            <w:r>
                              <w:tab/>
                            </w:r>
                            <w:r>
                              <w:tab/>
                              <w:t>Date Originated:</w:t>
                            </w:r>
                            <w:r>
                              <w:tab/>
                            </w:r>
                            <w:r>
                              <w:tab/>
                              <w:t>0</w:t>
                            </w:r>
                            <w:r w:rsidR="00CA288A">
                              <w:t>7</w:t>
                            </w:r>
                            <w:r>
                              <w:t>/</w:t>
                            </w:r>
                            <w:r w:rsidR="00CA288A">
                              <w:t>2</w:t>
                            </w:r>
                            <w:r>
                              <w:t>0</w:t>
                            </w:r>
                          </w:p>
                          <w:p w14:paraId="2548DE72" w14:textId="77777777" w:rsidR="00E17713" w:rsidRDefault="00E17713" w:rsidP="00FA1AF8">
                            <w:pPr>
                              <w:tabs>
                                <w:tab w:val="left" w:pos="1800"/>
                              </w:tabs>
                              <w:ind w:firstLine="360"/>
                            </w:pPr>
                            <w:r>
                              <w:tab/>
                            </w:r>
                            <w:r>
                              <w:rPr>
                                <w:b/>
                              </w:rPr>
                              <w:t xml:space="preserve">ADMINISTRATION </w:t>
                            </w:r>
                            <w:r>
                              <w:rPr>
                                <w:b/>
                              </w:rPr>
                              <w:tab/>
                            </w:r>
                            <w:r>
                              <w:rPr>
                                <w:b/>
                              </w:rPr>
                              <w:tab/>
                            </w:r>
                            <w:r>
                              <w:tab/>
                              <w:t>Last R/R Date:</w:t>
                            </w:r>
                            <w:r>
                              <w:tab/>
                            </w:r>
                            <w:r>
                              <w:tab/>
                              <w:t>0</w:t>
                            </w:r>
                            <w:r w:rsidR="00861953">
                              <w:t>5</w:t>
                            </w:r>
                            <w:r>
                              <w:t>/</w:t>
                            </w:r>
                            <w:r w:rsidR="00861953">
                              <w:t>22</w:t>
                            </w:r>
                            <w:r>
                              <w:tab/>
                            </w:r>
                          </w:p>
                          <w:p w14:paraId="778A7DB9" w14:textId="77777777" w:rsidR="00E17713" w:rsidRDefault="00E17713" w:rsidP="008E71E3">
                            <w:pPr>
                              <w:ind w:firstLine="360"/>
                            </w:pPr>
                            <w:r>
                              <w:tab/>
                            </w:r>
                            <w:r>
                              <w:tab/>
                            </w:r>
                            <w:r>
                              <w:tab/>
                            </w:r>
                            <w:r>
                              <w:tab/>
                            </w:r>
                            <w:r>
                              <w:tab/>
                            </w:r>
                            <w:r>
                              <w:tab/>
                            </w:r>
                            <w:r>
                              <w:tab/>
                            </w:r>
                            <w:r>
                              <w:tab/>
                              <w:t>BOD</w:t>
                            </w:r>
                            <w:r w:rsidRPr="00B7674D">
                              <w:t xml:space="preserve"> Approval</w:t>
                            </w:r>
                            <w:r w:rsidR="00861953">
                              <w:t xml:space="preserve"> Date:</w:t>
                            </w:r>
                            <w:r w:rsidR="00861953">
                              <w:tab/>
                              <w:t>06</w:t>
                            </w:r>
                            <w:r>
                              <w:t>/</w:t>
                            </w:r>
                            <w:r w:rsidR="00861953">
                              <w:t>22</w:t>
                            </w:r>
                          </w:p>
                          <w:p w14:paraId="170618E5" w14:textId="77777777" w:rsidR="00E17713" w:rsidRDefault="00861953" w:rsidP="008E71E3">
                            <w:pPr>
                              <w:ind w:firstLine="360"/>
                            </w:pPr>
                            <w:r>
                              <w:tab/>
                            </w:r>
                            <w:r>
                              <w:tab/>
                            </w:r>
                            <w:r>
                              <w:tab/>
                            </w:r>
                            <w:r>
                              <w:tab/>
                            </w:r>
                            <w:r>
                              <w:tab/>
                            </w:r>
                            <w:r>
                              <w:tab/>
                            </w:r>
                            <w:r>
                              <w:tab/>
                            </w:r>
                            <w:r>
                              <w:tab/>
                              <w:t>Posted:</w:t>
                            </w:r>
                            <w:r>
                              <w:tab/>
                            </w:r>
                            <w:r>
                              <w:tab/>
                            </w:r>
                            <w:r>
                              <w:tab/>
                              <w:t>06</w:t>
                            </w:r>
                            <w:r w:rsidR="009046B1">
                              <w:t>/2</w:t>
                            </w:r>
                            <w:r>
                              <w:t>2</w:t>
                            </w:r>
                          </w:p>
                          <w:p w14:paraId="5FF5D83D" w14:textId="77777777" w:rsidR="00E17713" w:rsidRDefault="00E177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E0E5EF1" id="_x0000_t202" coordsize="21600,21600" o:spt="202" path="m,l,21600r21600,l21600,xe">
                <v:stroke joinstyle="miter"/>
                <v:path gradientshapeok="t" o:connecttype="rect"/>
              </v:shapetype>
              <v:shape id="Text Box 2" o:spid="_x0000_s1026" type="#_x0000_t202" style="position:absolute;margin-left:0;margin-top:1.35pt;width:484.8pt;height:114.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" fillcolor="white [3201]" strokeweight=".5pt">
                <v:textbox>
                  <w:txbxContent>
                    <w:p w:rsidR="00E17713" w:rsidRDefault="00E17713" w:rsidP="000B6DD2">
                      <w:pPr>
                        <w:ind w:firstLine="360"/>
                      </w:pPr>
                    </w:p>
                    <w:p w:rsidR="00E17713" w:rsidRDefault="00E17713" w:rsidP="00FA1AF8">
                      <w:pPr>
                        <w:tabs>
                          <w:tab w:val="left" w:pos="1800"/>
                        </w:tabs>
                        <w:ind w:firstLine="360"/>
                      </w:pPr>
                      <w:r w:rsidRPr="00057153">
                        <w:t>Section:</w:t>
                      </w:r>
                      <w:r>
                        <w:tab/>
                      </w:r>
                      <w:r w:rsidR="00CA288A">
                        <w:rPr>
                          <w:b/>
                        </w:rPr>
                        <w:t>MEDICAL SERVICES</w:t>
                      </w:r>
                      <w:r>
                        <w:rPr>
                          <w:b/>
                        </w:rPr>
                        <w:tab/>
                      </w:r>
                      <w:r>
                        <w:rPr>
                          <w:b/>
                        </w:rPr>
                        <w:tab/>
                      </w:r>
                      <w:r>
                        <w:tab/>
                      </w:r>
                      <w:r w:rsidRPr="00A576EB">
                        <w:t>P</w:t>
                      </w:r>
                      <w:r>
                        <w:t>olicy</w:t>
                      </w:r>
                      <w:r w:rsidRPr="00057153">
                        <w:t xml:space="preserve"> No.:</w:t>
                      </w:r>
                      <w:r w:rsidR="00AD23C4">
                        <w:tab/>
                        <w:t xml:space="preserve">     </w:t>
                      </w:r>
                      <w:r w:rsidR="00084BBB">
                        <w:t xml:space="preserve"> </w:t>
                      </w:r>
                      <w:bookmarkStart w:id="1" w:name="_GoBack"/>
                      <w:bookmarkEnd w:id="1"/>
                      <w:r w:rsidR="00AD23C4">
                        <w:t>OP.</w:t>
                      </w:r>
                      <w:r w:rsidR="00CA288A">
                        <w:t>12.11.00.00</w:t>
                      </w:r>
                      <w:r>
                        <w:t xml:space="preserve">   </w:t>
                      </w:r>
                    </w:p>
                    <w:p w:rsidR="00E17713" w:rsidRPr="00791F6A" w:rsidRDefault="00E17713" w:rsidP="00791F6A">
                      <w:pPr>
                        <w:ind w:firstLine="360"/>
                      </w:pPr>
                      <w:r>
                        <w:tab/>
                      </w:r>
                      <w:r>
                        <w:tab/>
                      </w:r>
                      <w:r>
                        <w:tab/>
                      </w:r>
                      <w:r>
                        <w:tab/>
                      </w:r>
                      <w:r>
                        <w:tab/>
                      </w:r>
                      <w:r>
                        <w:tab/>
                      </w:r>
                      <w:r>
                        <w:tab/>
                      </w:r>
                      <w:r>
                        <w:tab/>
                      </w:r>
                    </w:p>
                    <w:p w:rsidR="00E17713" w:rsidRDefault="00E17713" w:rsidP="00FA1AF8">
                      <w:pPr>
                        <w:tabs>
                          <w:tab w:val="left" w:pos="1800"/>
                        </w:tabs>
                        <w:ind w:firstLine="360"/>
                      </w:pPr>
                      <w:r w:rsidRPr="00A576EB">
                        <w:t>P</w:t>
                      </w:r>
                      <w:r>
                        <w:t>olicy:</w:t>
                      </w:r>
                      <w:r>
                        <w:tab/>
                      </w:r>
                      <w:r>
                        <w:rPr>
                          <w:b/>
                        </w:rPr>
                        <w:t>NARCAN (NALOXONE)</w:t>
                      </w:r>
                      <w:r>
                        <w:tab/>
                      </w:r>
                      <w:r>
                        <w:tab/>
                        <w:t>Date Originated:</w:t>
                      </w:r>
                      <w:r>
                        <w:tab/>
                      </w:r>
                      <w:r>
                        <w:tab/>
                        <w:t>0</w:t>
                      </w:r>
                      <w:r w:rsidR="00CA288A">
                        <w:t>7</w:t>
                      </w:r>
                      <w:r>
                        <w:t>/</w:t>
                      </w:r>
                      <w:r w:rsidR="00CA288A">
                        <w:t>2</w:t>
                      </w:r>
                      <w:r>
                        <w:t>0</w:t>
                      </w:r>
                    </w:p>
                    <w:p w:rsidR="00E17713" w:rsidRDefault="00E17713" w:rsidP="00FA1AF8">
                      <w:pPr>
                        <w:tabs>
                          <w:tab w:val="left" w:pos="1800"/>
                        </w:tabs>
                        <w:ind w:firstLine="360"/>
                      </w:pPr>
                      <w:r>
                        <w:tab/>
                      </w:r>
                      <w:r>
                        <w:rPr>
                          <w:b/>
                        </w:rPr>
                        <w:t xml:space="preserve">ADMINISTRATION </w:t>
                      </w:r>
                      <w:r>
                        <w:rPr>
                          <w:b/>
                        </w:rPr>
                        <w:tab/>
                      </w:r>
                      <w:r>
                        <w:rPr>
                          <w:b/>
                        </w:rPr>
                        <w:tab/>
                      </w:r>
                      <w:r>
                        <w:tab/>
                        <w:t>Last R/R Date:</w:t>
                      </w:r>
                      <w:r>
                        <w:tab/>
                      </w:r>
                      <w:r>
                        <w:tab/>
                        <w:t>0</w:t>
                      </w:r>
                      <w:r w:rsidR="00861953">
                        <w:t>5</w:t>
                      </w:r>
                      <w:r>
                        <w:t>/</w:t>
                      </w:r>
                      <w:r w:rsidR="00861953">
                        <w:t>22</w:t>
                      </w:r>
                      <w:r>
                        <w:tab/>
                      </w:r>
                    </w:p>
                    <w:p w:rsidR="00E17713" w:rsidRDefault="00E17713" w:rsidP="008E71E3">
                      <w:pPr>
                        <w:ind w:firstLine="360"/>
                      </w:pPr>
                      <w:r>
                        <w:tab/>
                      </w:r>
                      <w:r>
                        <w:tab/>
                      </w:r>
                      <w:r>
                        <w:tab/>
                      </w:r>
                      <w:r>
                        <w:tab/>
                      </w:r>
                      <w:r>
                        <w:tab/>
                      </w:r>
                      <w:r>
                        <w:tab/>
                      </w:r>
                      <w:r>
                        <w:tab/>
                      </w:r>
                      <w:r>
                        <w:tab/>
                        <w:t>BOD</w:t>
                      </w:r>
                      <w:r w:rsidRPr="00B7674D">
                        <w:t xml:space="preserve"> Approval</w:t>
                      </w:r>
                      <w:r w:rsidR="00861953">
                        <w:t xml:space="preserve"> Date:</w:t>
                      </w:r>
                      <w:r w:rsidR="00861953">
                        <w:tab/>
                        <w:t>06</w:t>
                      </w:r>
                      <w:r>
                        <w:t>/</w:t>
                      </w:r>
                      <w:r w:rsidR="00861953">
                        <w:t>22</w:t>
                      </w:r>
                    </w:p>
                    <w:p w:rsidR="00E17713" w:rsidRDefault="00861953" w:rsidP="008E71E3">
                      <w:pPr>
                        <w:ind w:firstLine="360"/>
                      </w:pPr>
                      <w:r>
                        <w:tab/>
                      </w:r>
                      <w:r>
                        <w:tab/>
                      </w:r>
                      <w:r>
                        <w:tab/>
                      </w:r>
                      <w:r>
                        <w:tab/>
                      </w:r>
                      <w:r>
                        <w:tab/>
                      </w:r>
                      <w:r>
                        <w:tab/>
                      </w:r>
                      <w:r>
                        <w:tab/>
                      </w:r>
                      <w:r>
                        <w:tab/>
                        <w:t>Posted:</w:t>
                      </w:r>
                      <w:r>
                        <w:tab/>
                      </w:r>
                      <w:r>
                        <w:tab/>
                      </w:r>
                      <w:r>
                        <w:tab/>
                        <w:t>06</w:t>
                      </w:r>
                      <w:r w:rsidR="009046B1">
                        <w:t>/2</w:t>
                      </w:r>
                      <w:r>
                        <w:t>2</w:t>
                      </w:r>
                    </w:p>
                    <w:p w:rsidR="00E17713" w:rsidRDefault="00E17713"/>
                  </w:txbxContent>
                </v:textbox>
              </v:shape>
            </w:pict>
          </mc:Fallback>
        </mc:AlternateContent>
      </w:r>
    </w:p>
    <w:p w14:paraId="467F28FA" w14:textId="77777777" w:rsidR="00691D43" w:rsidRDefault="00691D43" w:rsidP="000B6DD2">
      <w:pPr>
        <w:pStyle w:val="policy"/>
        <w:numPr>
          <w:ilvl w:val="0"/>
          <w:numId w:val="0"/>
        </w:numPr>
      </w:pPr>
    </w:p>
    <w:p w14:paraId="1753C7BA" w14:textId="77777777" w:rsidR="00691D43" w:rsidRDefault="00691D43" w:rsidP="000B6DD2">
      <w:pPr>
        <w:pStyle w:val="policy"/>
        <w:numPr>
          <w:ilvl w:val="0"/>
          <w:numId w:val="0"/>
        </w:numPr>
      </w:pPr>
    </w:p>
    <w:p w14:paraId="0421FA4C" w14:textId="77777777" w:rsidR="00691D43" w:rsidRDefault="00691D43" w:rsidP="000B6DD2">
      <w:pPr>
        <w:pStyle w:val="policy"/>
        <w:numPr>
          <w:ilvl w:val="0"/>
          <w:numId w:val="0"/>
        </w:numPr>
      </w:pPr>
    </w:p>
    <w:p w14:paraId="268BF347" w14:textId="77777777" w:rsidR="00691D43" w:rsidRDefault="00691D43" w:rsidP="000B6DD2">
      <w:pPr>
        <w:pStyle w:val="policy"/>
        <w:numPr>
          <w:ilvl w:val="0"/>
          <w:numId w:val="0"/>
        </w:numPr>
      </w:pPr>
    </w:p>
    <w:p w14:paraId="6200B113" w14:textId="77777777" w:rsidR="00691D43" w:rsidRDefault="00691D43" w:rsidP="000B6DD2">
      <w:pPr>
        <w:pStyle w:val="policy"/>
        <w:numPr>
          <w:ilvl w:val="0"/>
          <w:numId w:val="0"/>
        </w:numPr>
      </w:pPr>
    </w:p>
    <w:p w14:paraId="4F960E47" w14:textId="77777777" w:rsidR="00691D43" w:rsidRDefault="00691D43" w:rsidP="000B6DD2">
      <w:pPr>
        <w:pStyle w:val="policy"/>
        <w:numPr>
          <w:ilvl w:val="0"/>
          <w:numId w:val="0"/>
        </w:numPr>
      </w:pPr>
    </w:p>
    <w:p w14:paraId="4AAE949B" w14:textId="77777777" w:rsidR="00691D43" w:rsidRDefault="00691D43" w:rsidP="000B6DD2">
      <w:pPr>
        <w:pStyle w:val="policy"/>
        <w:numPr>
          <w:ilvl w:val="0"/>
          <w:numId w:val="0"/>
        </w:numPr>
      </w:pPr>
    </w:p>
    <w:p w14:paraId="2687DDD8" w14:textId="77777777" w:rsidR="00691D43" w:rsidRDefault="00691D43" w:rsidP="000B6DD2">
      <w:pPr>
        <w:pStyle w:val="policy"/>
        <w:numPr>
          <w:ilvl w:val="0"/>
          <w:numId w:val="0"/>
        </w:numPr>
      </w:pPr>
    </w:p>
    <w:p w14:paraId="455671A6" w14:textId="77777777" w:rsidR="000B6DD2" w:rsidRDefault="000B6DD2" w:rsidP="000B6DD2">
      <w:pPr>
        <w:pStyle w:val="policy"/>
        <w:numPr>
          <w:ilvl w:val="0"/>
          <w:numId w:val="0"/>
        </w:numPr>
      </w:pPr>
      <w:r w:rsidRPr="00057153">
        <w:t>PURPOSE</w:t>
      </w:r>
    </w:p>
    <w:p w14:paraId="2052C067" w14:textId="77777777" w:rsidR="00E17713" w:rsidRDefault="00E17713" w:rsidP="000B6DD2">
      <w:pPr>
        <w:pStyle w:val="policy"/>
        <w:numPr>
          <w:ilvl w:val="0"/>
          <w:numId w:val="0"/>
        </w:numPr>
      </w:pPr>
    </w:p>
    <w:p w14:paraId="21ABF3C1" w14:textId="56681CE1" w:rsidR="00861953" w:rsidRDefault="00861953" w:rsidP="00861953">
      <w:pPr>
        <w:ind w:left="-5"/>
      </w:pPr>
      <w:r>
        <w:t>To ensure correct administration of the opioid reversal drug NARCAN. NARCAN will be available at designated Hamilton Center Inc. locations</w:t>
      </w:r>
      <w:r w:rsidR="00605B5C">
        <w:t xml:space="preserve"> </w:t>
      </w:r>
      <w:r w:rsidR="00605B5C" w:rsidRPr="00605B5C">
        <w:rPr>
          <w:highlight w:val="yellow"/>
          <w:rPrChange w:id="0" w:author="MEGHAN CREECH" w:date="2023-10-12T15:32:00Z">
            <w:rPr/>
          </w:rPrChange>
        </w:rPr>
        <w:t>and within the Mobile Crisis Response Team Vehicles.</w:t>
      </w:r>
      <w:r>
        <w:t xml:space="preserve"> NARCAN is used for known or suspected opioid overdose in adults and children.  </w:t>
      </w:r>
    </w:p>
    <w:p w14:paraId="5CB2FFC3" w14:textId="77777777" w:rsidR="00861953" w:rsidRDefault="00861953" w:rsidP="00861953">
      <w:pPr>
        <w:spacing w:line="259" w:lineRule="auto"/>
      </w:pPr>
      <w:r>
        <w:t xml:space="preserve"> </w:t>
      </w:r>
    </w:p>
    <w:p w14:paraId="5A0AD513" w14:textId="77777777" w:rsidR="00861953" w:rsidRDefault="00861953" w:rsidP="00861953">
      <w:pPr>
        <w:ind w:left="-5"/>
      </w:pPr>
      <w:r>
        <w:t xml:space="preserve">POLICY </w:t>
      </w:r>
    </w:p>
    <w:p w14:paraId="6C9D0FB1" w14:textId="77777777" w:rsidR="00861953" w:rsidRDefault="00861953" w:rsidP="00861953">
      <w:pPr>
        <w:spacing w:line="259" w:lineRule="auto"/>
      </w:pPr>
      <w:r>
        <w:t xml:space="preserve"> </w:t>
      </w:r>
    </w:p>
    <w:p w14:paraId="606FF8AD" w14:textId="77777777" w:rsidR="00861953" w:rsidRDefault="00861953" w:rsidP="00861953">
      <w:pPr>
        <w:ind w:left="-5"/>
      </w:pPr>
      <w:r>
        <w:t xml:space="preserve">NARCAN will be administered to consumers in accordance with procedures and within the timeframe approved. NARCAN administration will be documented at the time of administration. NARCAN will be administered by staff who have completed the required NARCAN administration training.  </w:t>
      </w:r>
    </w:p>
    <w:p w14:paraId="42A3FCF5" w14:textId="77777777" w:rsidR="00861953" w:rsidRDefault="00861953" w:rsidP="00861953">
      <w:pPr>
        <w:spacing w:line="259" w:lineRule="auto"/>
      </w:pPr>
      <w:r>
        <w:t xml:space="preserve"> </w:t>
      </w:r>
    </w:p>
    <w:p w14:paraId="282C235D" w14:textId="77777777" w:rsidR="00861953" w:rsidRDefault="00861953" w:rsidP="00861953">
      <w:pPr>
        <w:widowControl/>
        <w:numPr>
          <w:ilvl w:val="0"/>
          <w:numId w:val="23"/>
        </w:numPr>
        <w:spacing w:after="5" w:line="250" w:lineRule="auto"/>
        <w:ind w:hanging="360"/>
      </w:pPr>
      <w:r>
        <w:t xml:space="preserve">DEFINITION </w:t>
      </w:r>
    </w:p>
    <w:p w14:paraId="405570E4" w14:textId="77777777" w:rsidR="00861953" w:rsidRDefault="00861953" w:rsidP="00861953">
      <w:pPr>
        <w:spacing w:line="259" w:lineRule="auto"/>
        <w:ind w:left="360"/>
      </w:pPr>
      <w:r>
        <w:t xml:space="preserve"> </w:t>
      </w:r>
    </w:p>
    <w:p w14:paraId="28D8A6F5" w14:textId="77777777" w:rsidR="00861953" w:rsidRDefault="00861953" w:rsidP="00861953">
      <w:pPr>
        <w:widowControl/>
        <w:numPr>
          <w:ilvl w:val="1"/>
          <w:numId w:val="23"/>
        </w:numPr>
        <w:spacing w:after="5" w:line="250" w:lineRule="auto"/>
        <w:ind w:hanging="360"/>
      </w:pPr>
      <w:r>
        <w:rPr>
          <w:u w:val="single" w:color="000000"/>
        </w:rPr>
        <w:t>NARCAN (naloxone):</w:t>
      </w:r>
      <w:r>
        <w:t xml:space="preserve"> Naloxone is a medication approved by the Food and Drug Administration (FDA) to prevent overdose by opioids such as heroin, morphine, and oxycodone. It blocks opioid receptor sites, reversing the toxic effects of the overdose. Naloxone is administered when a patient is showing signs of opioid overdose. </w:t>
      </w:r>
    </w:p>
    <w:p w14:paraId="1A89CD76" w14:textId="77777777" w:rsidR="00861953" w:rsidRDefault="00861953" w:rsidP="00861953">
      <w:pPr>
        <w:spacing w:line="259" w:lineRule="auto"/>
        <w:ind w:left="720"/>
      </w:pPr>
      <w:r>
        <w:t xml:space="preserve"> </w:t>
      </w:r>
    </w:p>
    <w:p w14:paraId="339BF425" w14:textId="77777777" w:rsidR="00861953" w:rsidRDefault="00861953" w:rsidP="00861953">
      <w:pPr>
        <w:widowControl/>
        <w:numPr>
          <w:ilvl w:val="0"/>
          <w:numId w:val="23"/>
        </w:numPr>
        <w:spacing w:after="5" w:line="250" w:lineRule="auto"/>
        <w:ind w:hanging="360"/>
      </w:pPr>
      <w:r>
        <w:t xml:space="preserve">TRAINING </w:t>
      </w:r>
    </w:p>
    <w:p w14:paraId="00F205D7" w14:textId="77777777" w:rsidR="00861953" w:rsidRDefault="00861953" w:rsidP="00861953">
      <w:pPr>
        <w:spacing w:line="259" w:lineRule="auto"/>
        <w:ind w:left="360"/>
      </w:pPr>
      <w:r>
        <w:t xml:space="preserve"> </w:t>
      </w:r>
    </w:p>
    <w:p w14:paraId="5FD6A6C7" w14:textId="05824891" w:rsidR="00861953" w:rsidRDefault="00861953" w:rsidP="00861953">
      <w:pPr>
        <w:pStyle w:val="ListParagraph"/>
        <w:numPr>
          <w:ilvl w:val="1"/>
          <w:numId w:val="19"/>
        </w:numPr>
        <w:ind w:right="-360"/>
        <w:rPr>
          <w:szCs w:val="24"/>
          <w:shd w:val="clear" w:color="auto" w:fill="FFFFFF"/>
        </w:rPr>
      </w:pPr>
      <w:r>
        <w:t xml:space="preserve">All existing Hamilton Center Inc. staff who are working in a designated site which will offer NARCAN, will receive an initial training on proper administration and will then be trained annually thereafter. </w:t>
      </w:r>
      <w:ins w:id="1" w:author="MEGHAN CREECH" w:date="2023-10-12T15:32:00Z">
        <w:r w:rsidR="00605B5C">
          <w:t xml:space="preserve">All Crisis Diversion Center, Crisis Receiving Stabilization Services Center and Mobile Crisis Team members will be trained. </w:t>
        </w:r>
      </w:ins>
      <w:r w:rsidR="00605B5C">
        <w:t xml:space="preserve">All </w:t>
      </w:r>
      <w:r>
        <w:t xml:space="preserve">New staff will be trained upon hire and annually thereafter. Training will be provided by a representative from Genoa Pharmacy or an Overdose Lifeline training video, both designated NARCAN providers. Training will be documented on an </w:t>
      </w:r>
      <w:proofErr w:type="spellStart"/>
      <w:r>
        <w:t>inservice</w:t>
      </w:r>
      <w:proofErr w:type="spellEnd"/>
      <w:r>
        <w:t xml:space="preserve"> sign-in sheet that will be submitted to HR for filing in the employee record.</w:t>
      </w:r>
      <w:r w:rsidRPr="00DA554D">
        <w:rPr>
          <w:szCs w:val="24"/>
          <w:shd w:val="clear" w:color="auto" w:fill="FFFFFF"/>
        </w:rPr>
        <w:t xml:space="preserve"> </w:t>
      </w:r>
    </w:p>
    <w:p w14:paraId="48C8F76F" w14:textId="77777777" w:rsidR="00861953" w:rsidRDefault="00861953" w:rsidP="00861953">
      <w:pPr>
        <w:pStyle w:val="ListParagraph"/>
        <w:ind w:right="-360"/>
        <w:rPr>
          <w:szCs w:val="24"/>
          <w:shd w:val="clear" w:color="auto" w:fill="FFFFFF"/>
        </w:rPr>
      </w:pPr>
    </w:p>
    <w:p w14:paraId="60C94C24" w14:textId="77777777" w:rsidR="00861953" w:rsidRPr="007D00B8" w:rsidRDefault="00861953" w:rsidP="00861953">
      <w:pPr>
        <w:pStyle w:val="ListParagraph"/>
        <w:numPr>
          <w:ilvl w:val="1"/>
          <w:numId w:val="19"/>
        </w:numPr>
        <w:ind w:right="-360"/>
        <w:rPr>
          <w:szCs w:val="24"/>
          <w:shd w:val="clear" w:color="auto" w:fill="FFFFFF"/>
        </w:rPr>
      </w:pPr>
      <w:r>
        <w:rPr>
          <w:szCs w:val="24"/>
          <w:shd w:val="clear" w:color="auto" w:fill="FFFFFF"/>
        </w:rPr>
        <w:t xml:space="preserve">The Overdose Lifeline Narcan video Intranasal Adapt </w:t>
      </w:r>
      <w:hyperlink r:id="rId10" w:history="1">
        <w:r>
          <w:rPr>
            <w:rStyle w:val="Hyperlink"/>
          </w:rPr>
          <w:t>https://www.overdoselifeline.org/how-to-administer-naloxone/</w:t>
        </w:r>
      </w:hyperlink>
      <w:r>
        <w:t xml:space="preserve"> is located on the HCI Intranet under the Clinical Resources tab.</w:t>
      </w:r>
    </w:p>
    <w:p w14:paraId="257AF3B8" w14:textId="77777777" w:rsidR="00861953" w:rsidRDefault="00861953" w:rsidP="00861953">
      <w:pPr>
        <w:spacing w:line="259" w:lineRule="auto"/>
        <w:ind w:left="720"/>
      </w:pPr>
    </w:p>
    <w:p w14:paraId="78E4B03C" w14:textId="77777777" w:rsidR="00861953" w:rsidRDefault="00861953" w:rsidP="00861953">
      <w:pPr>
        <w:widowControl/>
        <w:numPr>
          <w:ilvl w:val="0"/>
          <w:numId w:val="23"/>
        </w:numPr>
        <w:spacing w:after="5" w:line="250" w:lineRule="auto"/>
        <w:ind w:hanging="360"/>
      </w:pPr>
      <w:r>
        <w:t xml:space="preserve">STORAGE AND ADMINISTRATION </w:t>
      </w:r>
    </w:p>
    <w:p w14:paraId="7849D831" w14:textId="77777777" w:rsidR="00861953" w:rsidRDefault="00861953" w:rsidP="00861953">
      <w:pPr>
        <w:spacing w:line="259" w:lineRule="auto"/>
        <w:ind w:left="360"/>
      </w:pPr>
      <w:r>
        <w:t xml:space="preserve"> </w:t>
      </w:r>
    </w:p>
    <w:p w14:paraId="43F7CD4E" w14:textId="77777777" w:rsidR="00861953" w:rsidRDefault="00861953" w:rsidP="00861953">
      <w:pPr>
        <w:widowControl/>
        <w:numPr>
          <w:ilvl w:val="1"/>
          <w:numId w:val="23"/>
        </w:numPr>
        <w:spacing w:after="5" w:line="250" w:lineRule="auto"/>
        <w:ind w:hanging="360"/>
      </w:pPr>
      <w:r>
        <w:t xml:space="preserve">NARCAN will be stored in designated location of Hamilton Center Inc. Designated staff will check for the expiration date and proper storage monthly. </w:t>
      </w:r>
    </w:p>
    <w:p w14:paraId="148C0CC5" w14:textId="77777777" w:rsidR="00861953" w:rsidRDefault="00861953" w:rsidP="00861953">
      <w:pPr>
        <w:spacing w:line="259" w:lineRule="auto"/>
        <w:ind w:left="-360"/>
      </w:pPr>
    </w:p>
    <w:p w14:paraId="5BD29677" w14:textId="3207289C" w:rsidR="00861953" w:rsidRDefault="00861953" w:rsidP="00861953">
      <w:pPr>
        <w:widowControl/>
        <w:numPr>
          <w:ilvl w:val="1"/>
          <w:numId w:val="23"/>
        </w:numPr>
        <w:spacing w:after="5" w:line="250" w:lineRule="auto"/>
        <w:ind w:hanging="360"/>
      </w:pPr>
      <w:r>
        <w:lastRenderedPageBreak/>
        <w:t>The Chief Clinical Officer</w:t>
      </w:r>
      <w:ins w:id="2" w:author="MEGHAN CREECH" w:date="2023-10-12T16:15:00Z">
        <w:r w:rsidR="0012453A">
          <w:t xml:space="preserve"> and Chief of Crisis Services </w:t>
        </w:r>
      </w:ins>
      <w:del w:id="3" w:author="MEGHAN CREECH" w:date="2023-10-12T16:15:00Z">
        <w:r w:rsidDel="0012453A">
          <w:delText xml:space="preserve"> </w:delText>
        </w:r>
      </w:del>
      <w:r>
        <w:t>ha</w:t>
      </w:r>
      <w:ins w:id="4" w:author="MEGHAN CREECH" w:date="2023-10-12T16:15:00Z">
        <w:r w:rsidR="0012453A">
          <w:t>ve</w:t>
        </w:r>
      </w:ins>
      <w:del w:id="5" w:author="MEGHAN CREECH" w:date="2023-10-12T16:15:00Z">
        <w:r w:rsidDel="0012453A">
          <w:delText>s</w:delText>
        </w:r>
      </w:del>
      <w:r>
        <w:t xml:space="preserve"> oversight responsibility for NARCAN Administration.  </w:t>
      </w:r>
    </w:p>
    <w:p w14:paraId="38E33636" w14:textId="77777777" w:rsidR="00861953" w:rsidRDefault="00861953" w:rsidP="00861953">
      <w:pPr>
        <w:pStyle w:val="ListParagraph"/>
      </w:pPr>
    </w:p>
    <w:p w14:paraId="7FA38D6E" w14:textId="77777777" w:rsidR="007E04DE" w:rsidRDefault="00861953" w:rsidP="007E04DE">
      <w:pPr>
        <w:widowControl/>
        <w:numPr>
          <w:ilvl w:val="1"/>
          <w:numId w:val="23"/>
        </w:numPr>
        <w:spacing w:after="4" w:line="250" w:lineRule="auto"/>
        <w:ind w:hanging="360"/>
      </w:pPr>
      <w:r>
        <w:t xml:space="preserve">The Executive Director of Addictions and Substance Abuse Services or designee will be responsible for requesting replacement doses of NARCAN. </w:t>
      </w:r>
    </w:p>
    <w:sectPr w:rsidR="007E04DE" w:rsidSect="00861953">
      <w:pgSz w:w="12240" w:h="15840"/>
      <w:pgMar w:top="360" w:right="1080" w:bottom="45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F4E7E" w14:textId="77777777" w:rsidR="001033CA" w:rsidRDefault="001033CA" w:rsidP="00691D43">
      <w:r>
        <w:separator/>
      </w:r>
    </w:p>
  </w:endnote>
  <w:endnote w:type="continuationSeparator" w:id="0">
    <w:p w14:paraId="7CE62B86" w14:textId="77777777" w:rsidR="001033CA" w:rsidRDefault="001033CA" w:rsidP="00691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2190F" w14:textId="77777777" w:rsidR="001033CA" w:rsidRDefault="001033CA" w:rsidP="00691D43">
      <w:r>
        <w:separator/>
      </w:r>
    </w:p>
  </w:footnote>
  <w:footnote w:type="continuationSeparator" w:id="0">
    <w:p w14:paraId="2075F47C" w14:textId="77777777" w:rsidR="001033CA" w:rsidRDefault="001033CA" w:rsidP="00691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1479A"/>
    <w:multiLevelType w:val="hybridMultilevel"/>
    <w:tmpl w:val="52E0C3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72E7C"/>
    <w:multiLevelType w:val="multilevel"/>
    <w:tmpl w:val="075CAD7C"/>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right"/>
      <w:pPr>
        <w:ind w:left="144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78D6D1E"/>
    <w:multiLevelType w:val="hybridMultilevel"/>
    <w:tmpl w:val="B128C302"/>
    <w:lvl w:ilvl="0" w:tplc="5042861A">
      <w:start w:val="1"/>
      <w:numFmt w:val="upperLetter"/>
      <w:pStyle w:val="policy"/>
      <w:lvlText w:val="%1."/>
      <w:lvlJc w:val="left"/>
      <w:pPr>
        <w:tabs>
          <w:tab w:val="num" w:pos="720"/>
        </w:tabs>
        <w:ind w:left="720" w:hanging="720"/>
      </w:pPr>
      <w:rPr>
        <w:rFonts w:ascii="Arial" w:hAnsi="Arial"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B7B81"/>
    <w:multiLevelType w:val="hybridMultilevel"/>
    <w:tmpl w:val="99889680"/>
    <w:lvl w:ilvl="0" w:tplc="7B143892">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24E22405"/>
    <w:multiLevelType w:val="hybridMultilevel"/>
    <w:tmpl w:val="ED5EDFAA"/>
    <w:lvl w:ilvl="0" w:tplc="A4283454">
      <w:start w:val="1"/>
      <w:numFmt w:val="decimal"/>
      <w:lvlText w:val="%1."/>
      <w:lvlJc w:val="left"/>
      <w:pPr>
        <w:ind w:left="1080" w:hanging="360"/>
      </w:pPr>
      <w:rPr>
        <w:rFonts w:hint="default"/>
      </w:r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5" w15:restartNumberingAfterBreak="0">
    <w:nsid w:val="26F95E3C"/>
    <w:multiLevelType w:val="hybridMultilevel"/>
    <w:tmpl w:val="DD606A56"/>
    <w:lvl w:ilvl="0" w:tplc="842629C8">
      <w:start w:val="5"/>
      <w:numFmt w:val="decimal"/>
      <w:lvlText w:val="%1."/>
      <w:lvlJc w:val="left"/>
      <w:pPr>
        <w:ind w:left="9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0E0984"/>
    <w:multiLevelType w:val="hybridMultilevel"/>
    <w:tmpl w:val="3C4CB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E05D9"/>
    <w:multiLevelType w:val="hybridMultilevel"/>
    <w:tmpl w:val="C2000762"/>
    <w:lvl w:ilvl="0" w:tplc="AFE6BCCE">
      <w:start w:val="1"/>
      <w:numFmt w:val="decimal"/>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8" w15:restartNumberingAfterBreak="0">
    <w:nsid w:val="2EBC2115"/>
    <w:multiLevelType w:val="hybridMultilevel"/>
    <w:tmpl w:val="99BA0C72"/>
    <w:lvl w:ilvl="0" w:tplc="E84C6DA6">
      <w:start w:val="1"/>
      <w:numFmt w:val="decimal"/>
      <w:lvlText w:val="%1."/>
      <w:lvlJc w:val="left"/>
      <w:pPr>
        <w:ind w:left="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3E65D4">
      <w:start w:val="1"/>
      <w:numFmt w:val="lowerLetter"/>
      <w:lvlText w:val="%2"/>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5D89F0C">
      <w:start w:val="1"/>
      <w:numFmt w:val="lowerRoman"/>
      <w:lvlText w:val="%3"/>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0C175C">
      <w:start w:val="1"/>
      <w:numFmt w:val="decimal"/>
      <w:lvlText w:val="%4"/>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3865AC">
      <w:start w:val="1"/>
      <w:numFmt w:val="lowerLetter"/>
      <w:lvlText w:val="%5"/>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7E0AFA">
      <w:start w:val="1"/>
      <w:numFmt w:val="lowerRoman"/>
      <w:lvlText w:val="%6"/>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44E2EA">
      <w:start w:val="1"/>
      <w:numFmt w:val="decimal"/>
      <w:lvlText w:val="%7"/>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2A3B94">
      <w:start w:val="1"/>
      <w:numFmt w:val="lowerLetter"/>
      <w:lvlText w:val="%8"/>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52F30E">
      <w:start w:val="1"/>
      <w:numFmt w:val="lowerRoman"/>
      <w:lvlText w:val="%9"/>
      <w:lvlJc w:val="left"/>
      <w:pPr>
        <w:ind w:left="6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3161DB7"/>
    <w:multiLevelType w:val="hybridMultilevel"/>
    <w:tmpl w:val="D472A26C"/>
    <w:lvl w:ilvl="0" w:tplc="949A6E38">
      <w:start w:val="2"/>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0" w15:restartNumberingAfterBreak="0">
    <w:nsid w:val="39425C04"/>
    <w:multiLevelType w:val="hybridMultilevel"/>
    <w:tmpl w:val="C22C86DA"/>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5CC5EF6"/>
    <w:multiLevelType w:val="hybridMultilevel"/>
    <w:tmpl w:val="783E462C"/>
    <w:lvl w:ilvl="0" w:tplc="9B940C02">
      <w:start w:val="1"/>
      <w:numFmt w:val="upperLetter"/>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010B0DA">
      <w:start w:val="1"/>
      <w:numFmt w:val="decimal"/>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1A6E57A">
      <w:start w:val="1"/>
      <w:numFmt w:val="upperRoman"/>
      <w:lvlText w:val="%3."/>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E638B2">
      <w:start w:val="1"/>
      <w:numFmt w:val="lowerLetter"/>
      <w:lvlText w:val="%4."/>
      <w:lvlJc w:val="left"/>
      <w:pPr>
        <w:ind w:left="200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D6BC5C">
      <w:start w:val="1"/>
      <w:numFmt w:val="lowerRoman"/>
      <w:lvlText w:val="%5."/>
      <w:lvlJc w:val="left"/>
      <w:pPr>
        <w:ind w:left="27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5A34B0">
      <w:start w:val="1"/>
      <w:numFmt w:val="lowerRoman"/>
      <w:lvlText w:val="%6"/>
      <w:lvlJc w:val="left"/>
      <w:pPr>
        <w:ind w:left="31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A9ADEAE">
      <w:start w:val="1"/>
      <w:numFmt w:val="decimal"/>
      <w:lvlText w:val="%7"/>
      <w:lvlJc w:val="left"/>
      <w:pPr>
        <w:ind w:left="38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FCA869E">
      <w:start w:val="1"/>
      <w:numFmt w:val="lowerLetter"/>
      <w:lvlText w:val="%8"/>
      <w:lvlJc w:val="left"/>
      <w:pPr>
        <w:ind w:left="45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670EDC4">
      <w:start w:val="1"/>
      <w:numFmt w:val="lowerRoman"/>
      <w:lvlText w:val="%9"/>
      <w:lvlJc w:val="left"/>
      <w:pPr>
        <w:ind w:left="53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F8274FD"/>
    <w:multiLevelType w:val="singleLevel"/>
    <w:tmpl w:val="B616EFC6"/>
    <w:lvl w:ilvl="0">
      <w:start w:val="1"/>
      <w:numFmt w:val="upperLetter"/>
      <w:pStyle w:val="numbering2"/>
      <w:lvlText w:val="%1."/>
      <w:lvlJc w:val="left"/>
      <w:pPr>
        <w:tabs>
          <w:tab w:val="num" w:pos="1440"/>
        </w:tabs>
        <w:ind w:left="1440" w:hanging="720"/>
      </w:pPr>
      <w:rPr>
        <w:sz w:val="24"/>
      </w:rPr>
    </w:lvl>
  </w:abstractNum>
  <w:abstractNum w:abstractNumId="13" w15:restartNumberingAfterBreak="0">
    <w:nsid w:val="53BF7BBF"/>
    <w:multiLevelType w:val="hybridMultilevel"/>
    <w:tmpl w:val="83C8F172"/>
    <w:lvl w:ilvl="0" w:tplc="61186CE8">
      <w:start w:val="1"/>
      <w:numFmt w:val="decimal"/>
      <w:lvlText w:val="%1."/>
      <w:lvlJc w:val="left"/>
      <w:pPr>
        <w:ind w:left="9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0C03E">
      <w:start w:val="1"/>
      <w:numFmt w:val="lowerLetter"/>
      <w:lvlText w:val="%2"/>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D4E3A4">
      <w:start w:val="1"/>
      <w:numFmt w:val="lowerRoman"/>
      <w:lvlText w:val="%3"/>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A09980">
      <w:start w:val="1"/>
      <w:numFmt w:val="decimal"/>
      <w:lvlText w:val="%4"/>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F6D85E">
      <w:start w:val="1"/>
      <w:numFmt w:val="lowerLetter"/>
      <w:lvlText w:val="%5"/>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7EE468">
      <w:start w:val="1"/>
      <w:numFmt w:val="lowerRoman"/>
      <w:lvlText w:val="%6"/>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0C6448">
      <w:start w:val="1"/>
      <w:numFmt w:val="decimal"/>
      <w:lvlText w:val="%7"/>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CE87C">
      <w:start w:val="1"/>
      <w:numFmt w:val="lowerLetter"/>
      <w:lvlText w:val="%8"/>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D4A750">
      <w:start w:val="1"/>
      <w:numFmt w:val="lowerRoman"/>
      <w:lvlText w:val="%9"/>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4A17739"/>
    <w:multiLevelType w:val="hybridMultilevel"/>
    <w:tmpl w:val="1BDE9CF8"/>
    <w:lvl w:ilvl="0" w:tplc="CAA2329C">
      <w:start w:val="1"/>
      <w:numFmt w:val="decimal"/>
      <w:lvlText w:val="%1."/>
      <w:lvlJc w:val="left"/>
      <w:pPr>
        <w:ind w:left="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7489BA">
      <w:start w:val="1"/>
      <w:numFmt w:val="lowerLetter"/>
      <w:lvlText w:val="%2"/>
      <w:lvlJc w:val="left"/>
      <w:pPr>
        <w:ind w:left="1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442FE0">
      <w:start w:val="1"/>
      <w:numFmt w:val="lowerRoman"/>
      <w:lvlText w:val="%3"/>
      <w:lvlJc w:val="left"/>
      <w:pPr>
        <w:ind w:left="2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641E5E">
      <w:start w:val="1"/>
      <w:numFmt w:val="decimal"/>
      <w:lvlText w:val="%4"/>
      <w:lvlJc w:val="left"/>
      <w:pPr>
        <w:ind w:left="2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FA879C">
      <w:start w:val="1"/>
      <w:numFmt w:val="lowerLetter"/>
      <w:lvlText w:val="%5"/>
      <w:lvlJc w:val="left"/>
      <w:pPr>
        <w:ind w:left="3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62F4DC">
      <w:start w:val="1"/>
      <w:numFmt w:val="lowerRoman"/>
      <w:lvlText w:val="%6"/>
      <w:lvlJc w:val="left"/>
      <w:pPr>
        <w:ind w:left="4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242886">
      <w:start w:val="1"/>
      <w:numFmt w:val="decimal"/>
      <w:lvlText w:val="%7"/>
      <w:lvlJc w:val="left"/>
      <w:pPr>
        <w:ind w:left="5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DEA234">
      <w:start w:val="1"/>
      <w:numFmt w:val="lowerLetter"/>
      <w:lvlText w:val="%8"/>
      <w:lvlJc w:val="left"/>
      <w:pPr>
        <w:ind w:left="5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245ABC">
      <w:start w:val="1"/>
      <w:numFmt w:val="lowerRoman"/>
      <w:lvlText w:val="%9"/>
      <w:lvlJc w:val="left"/>
      <w:pPr>
        <w:ind w:left="6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8F578A5"/>
    <w:multiLevelType w:val="hybridMultilevel"/>
    <w:tmpl w:val="3C4CBC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084821"/>
    <w:multiLevelType w:val="hybridMultilevel"/>
    <w:tmpl w:val="93DE1C62"/>
    <w:lvl w:ilvl="0" w:tplc="78D87FE2">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AE4354"/>
    <w:multiLevelType w:val="hybridMultilevel"/>
    <w:tmpl w:val="21947C58"/>
    <w:lvl w:ilvl="0" w:tplc="DD1652C8">
      <w:start w:val="2"/>
      <w:numFmt w:val="decimal"/>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18" w15:restartNumberingAfterBreak="0">
    <w:nsid w:val="63E7621B"/>
    <w:multiLevelType w:val="hybridMultilevel"/>
    <w:tmpl w:val="E2987034"/>
    <w:lvl w:ilvl="0" w:tplc="74BE11D8">
      <w:start w:val="5"/>
      <w:numFmt w:val="decimal"/>
      <w:lvlText w:val="%1."/>
      <w:lvlJc w:val="left"/>
      <w:pPr>
        <w:ind w:left="9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686B95"/>
    <w:multiLevelType w:val="hybridMultilevel"/>
    <w:tmpl w:val="E5720030"/>
    <w:lvl w:ilvl="0" w:tplc="81980880">
      <w:start w:val="1"/>
      <w:numFmt w:val="upperLetter"/>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B84FF8">
      <w:start w:val="1"/>
      <w:numFmt w:val="decimal"/>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300E16C">
      <w:start w:val="1"/>
      <w:numFmt w:val="lowerRoman"/>
      <w:lvlText w:val="%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C4E050">
      <w:start w:val="1"/>
      <w:numFmt w:val="decimal"/>
      <w:lvlText w:val="%4"/>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847260">
      <w:start w:val="1"/>
      <w:numFmt w:val="lowerLetter"/>
      <w:lvlText w:val="%5"/>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2C64BA4">
      <w:start w:val="1"/>
      <w:numFmt w:val="lowerRoman"/>
      <w:lvlText w:val="%6"/>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BE40254">
      <w:start w:val="1"/>
      <w:numFmt w:val="decimal"/>
      <w:lvlText w:val="%7"/>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80377A">
      <w:start w:val="1"/>
      <w:numFmt w:val="lowerLetter"/>
      <w:lvlText w:val="%8"/>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54076C0">
      <w:start w:val="1"/>
      <w:numFmt w:val="lowerRoman"/>
      <w:lvlText w:val="%9"/>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0AC441C"/>
    <w:multiLevelType w:val="hybridMultilevel"/>
    <w:tmpl w:val="C19024C8"/>
    <w:lvl w:ilvl="0" w:tplc="B566C1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2D070E7"/>
    <w:multiLevelType w:val="hybridMultilevel"/>
    <w:tmpl w:val="69708CB2"/>
    <w:lvl w:ilvl="0" w:tplc="C44C5014">
      <w:start w:val="1"/>
      <w:numFmt w:val="decimal"/>
      <w:lvlText w:val="%1."/>
      <w:lvlJc w:val="left"/>
      <w:pPr>
        <w:ind w:left="1005" w:hanging="360"/>
      </w:pPr>
      <w:rPr>
        <w:rFonts w:hint="default"/>
      </w:r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2" w15:restartNumberingAfterBreak="0">
    <w:nsid w:val="7F9C62D5"/>
    <w:multiLevelType w:val="hybridMultilevel"/>
    <w:tmpl w:val="E53CEEF0"/>
    <w:lvl w:ilvl="0" w:tplc="8D6281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23908042">
    <w:abstractNumId w:val="12"/>
  </w:num>
  <w:num w:numId="2" w16cid:durableId="101800001">
    <w:abstractNumId w:val="2"/>
  </w:num>
  <w:num w:numId="3" w16cid:durableId="766123526">
    <w:abstractNumId w:val="4"/>
  </w:num>
  <w:num w:numId="4" w16cid:durableId="579869223">
    <w:abstractNumId w:val="0"/>
  </w:num>
  <w:num w:numId="5" w16cid:durableId="251856515">
    <w:abstractNumId w:val="6"/>
  </w:num>
  <w:num w:numId="6" w16cid:durableId="1553270657">
    <w:abstractNumId w:val="22"/>
  </w:num>
  <w:num w:numId="7" w16cid:durableId="11760888">
    <w:abstractNumId w:val="14"/>
  </w:num>
  <w:num w:numId="8" w16cid:durableId="1440760611">
    <w:abstractNumId w:val="17"/>
  </w:num>
  <w:num w:numId="9" w16cid:durableId="1465804816">
    <w:abstractNumId w:val="9"/>
  </w:num>
  <w:num w:numId="10" w16cid:durableId="829448334">
    <w:abstractNumId w:val="7"/>
  </w:num>
  <w:num w:numId="11" w16cid:durableId="953370337">
    <w:abstractNumId w:val="5"/>
  </w:num>
  <w:num w:numId="12" w16cid:durableId="1802186478">
    <w:abstractNumId w:val="15"/>
  </w:num>
  <w:num w:numId="13" w16cid:durableId="776295892">
    <w:abstractNumId w:val="3"/>
  </w:num>
  <w:num w:numId="14" w16cid:durableId="236326177">
    <w:abstractNumId w:val="8"/>
  </w:num>
  <w:num w:numId="15" w16cid:durableId="1533422170">
    <w:abstractNumId w:val="21"/>
  </w:num>
  <w:num w:numId="16" w16cid:durableId="1900162623">
    <w:abstractNumId w:val="18"/>
  </w:num>
  <w:num w:numId="17" w16cid:durableId="1577402760">
    <w:abstractNumId w:val="20"/>
  </w:num>
  <w:num w:numId="18" w16cid:durableId="588386181">
    <w:abstractNumId w:val="13"/>
  </w:num>
  <w:num w:numId="19" w16cid:durableId="160052401">
    <w:abstractNumId w:val="1"/>
  </w:num>
  <w:num w:numId="20" w16cid:durableId="480852173">
    <w:abstractNumId w:val="16"/>
  </w:num>
  <w:num w:numId="21" w16cid:durableId="1746419757">
    <w:abstractNumId w:val="10"/>
  </w:num>
  <w:num w:numId="22" w16cid:durableId="312832738">
    <w:abstractNumId w:val="1"/>
    <w:lvlOverride w:ilvl="0">
      <w:lvl w:ilvl="0">
        <w:start w:val="1"/>
        <w:numFmt w:val="upperLetter"/>
        <w:lvlText w:val="%1."/>
        <w:lvlJc w:val="left"/>
        <w:pPr>
          <w:ind w:left="360" w:hanging="360"/>
        </w:pPr>
        <w:rPr>
          <w:rFonts w:hint="default"/>
        </w:rPr>
      </w:lvl>
    </w:lvlOverride>
    <w:lvlOverride w:ilvl="1">
      <w:lvl w:ilvl="1">
        <w:start w:val="1"/>
        <w:numFmt w:val="decimal"/>
        <w:lvlText w:val="%2."/>
        <w:lvlJc w:val="left"/>
        <w:pPr>
          <w:ind w:left="720" w:hanging="360"/>
        </w:pPr>
        <w:rPr>
          <w:rFonts w:hint="default"/>
        </w:rPr>
      </w:lvl>
    </w:lvlOverride>
    <w:lvlOverride w:ilvl="2">
      <w:lvl w:ilvl="2">
        <w:start w:val="1"/>
        <w:numFmt w:val="lowerLetter"/>
        <w:lvlText w:val="%3."/>
        <w:lvlJc w:val="right"/>
        <w:pPr>
          <w:ind w:left="1440" w:hanging="360"/>
        </w:pPr>
        <w:rPr>
          <w:rFonts w:hint="default"/>
        </w:rPr>
      </w:lvl>
    </w:lvlOverride>
    <w:lvlOverride w:ilvl="3">
      <w:lvl w:ilvl="3">
        <w:start w:val="1"/>
        <w:numFmt w:val="lowerRoman"/>
        <w:lvlText w:val="%4."/>
        <w:lvlJc w:val="left"/>
        <w:pPr>
          <w:ind w:left="2016" w:hanging="432"/>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23" w16cid:durableId="1081753248">
    <w:abstractNumId w:val="19"/>
  </w:num>
  <w:num w:numId="24" w16cid:durableId="205450164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GHAN CREECH">
    <w15:presenceInfo w15:providerId="AD" w15:userId="S::MCREECH@hamiltoncenter.org::a0d5e93b-b6ee-4b0a-8398-dbda9970c2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DD2"/>
    <w:rsid w:val="000021B0"/>
    <w:rsid w:val="00041161"/>
    <w:rsid w:val="0004507E"/>
    <w:rsid w:val="00084BBB"/>
    <w:rsid w:val="000B6DD2"/>
    <w:rsid w:val="001033CA"/>
    <w:rsid w:val="0012453A"/>
    <w:rsid w:val="001A589B"/>
    <w:rsid w:val="00214DA4"/>
    <w:rsid w:val="003242A2"/>
    <w:rsid w:val="00376064"/>
    <w:rsid w:val="0038214C"/>
    <w:rsid w:val="00441FED"/>
    <w:rsid w:val="004C14D1"/>
    <w:rsid w:val="00591709"/>
    <w:rsid w:val="00605B5C"/>
    <w:rsid w:val="00664EF4"/>
    <w:rsid w:val="00691D43"/>
    <w:rsid w:val="0070260C"/>
    <w:rsid w:val="00772DF9"/>
    <w:rsid w:val="00791F6A"/>
    <w:rsid w:val="007D00B8"/>
    <w:rsid w:val="007E04DE"/>
    <w:rsid w:val="008522C9"/>
    <w:rsid w:val="00861953"/>
    <w:rsid w:val="008C414E"/>
    <w:rsid w:val="008D14E8"/>
    <w:rsid w:val="008E02DA"/>
    <w:rsid w:val="008E71E3"/>
    <w:rsid w:val="009046B1"/>
    <w:rsid w:val="009368E6"/>
    <w:rsid w:val="00970895"/>
    <w:rsid w:val="00A576EB"/>
    <w:rsid w:val="00AD23C4"/>
    <w:rsid w:val="00B00D5F"/>
    <w:rsid w:val="00B675B5"/>
    <w:rsid w:val="00B7674D"/>
    <w:rsid w:val="00B96D38"/>
    <w:rsid w:val="00C74FA7"/>
    <w:rsid w:val="00CA288A"/>
    <w:rsid w:val="00CB1DF1"/>
    <w:rsid w:val="00E17713"/>
    <w:rsid w:val="00F73575"/>
    <w:rsid w:val="00FA1AF8"/>
    <w:rsid w:val="00FE7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49AF7"/>
  <w15:chartTrackingRefBased/>
  <w15:docId w15:val="{4A9FD376-15A7-4CD9-9053-65581542C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DD2"/>
    <w:pPr>
      <w:widowControl w:val="0"/>
      <w:spacing w:after="0" w:line="240" w:lineRule="auto"/>
    </w:pPr>
    <w:rPr>
      <w:rFonts w:ascii="Arial" w:eastAsia="Times New Roman" w:hAnsi="Arial"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ing2">
    <w:name w:val="numbering2"/>
    <w:basedOn w:val="Normal"/>
    <w:rsid w:val="000B6DD2"/>
    <w:pPr>
      <w:numPr>
        <w:numId w:val="1"/>
      </w:numPr>
      <w:tabs>
        <w:tab w:val="left" w:pos="-1440"/>
      </w:tabs>
      <w:spacing w:after="240"/>
    </w:pPr>
    <w:rPr>
      <w:rFonts w:ascii="Times New Roman" w:hAnsi="Times New Roman"/>
    </w:rPr>
  </w:style>
  <w:style w:type="paragraph" w:customStyle="1" w:styleId="policy">
    <w:name w:val="policy"/>
    <w:basedOn w:val="Normal"/>
    <w:rsid w:val="000B6DD2"/>
    <w:pPr>
      <w:numPr>
        <w:numId w:val="2"/>
      </w:numPr>
    </w:pPr>
  </w:style>
  <w:style w:type="paragraph" w:styleId="ListParagraph">
    <w:name w:val="List Paragraph"/>
    <w:basedOn w:val="Normal"/>
    <w:uiPriority w:val="34"/>
    <w:qFormat/>
    <w:rsid w:val="000B6DD2"/>
    <w:pPr>
      <w:ind w:left="720"/>
      <w:contextualSpacing/>
    </w:pPr>
  </w:style>
  <w:style w:type="paragraph" w:styleId="NoSpacing">
    <w:name w:val="No Spacing"/>
    <w:uiPriority w:val="1"/>
    <w:qFormat/>
    <w:rsid w:val="00772DF9"/>
    <w:pPr>
      <w:widowControl w:val="0"/>
      <w:spacing w:after="0" w:line="240" w:lineRule="auto"/>
    </w:pPr>
    <w:rPr>
      <w:rFonts w:ascii="Arial" w:eastAsia="Times New Roman" w:hAnsi="Arial" w:cs="Times New Roman"/>
      <w:snapToGrid w:val="0"/>
      <w:sz w:val="24"/>
      <w:szCs w:val="20"/>
    </w:rPr>
  </w:style>
  <w:style w:type="paragraph" w:styleId="Header">
    <w:name w:val="header"/>
    <w:basedOn w:val="Normal"/>
    <w:link w:val="HeaderChar"/>
    <w:uiPriority w:val="99"/>
    <w:unhideWhenUsed/>
    <w:rsid w:val="00691D43"/>
    <w:pPr>
      <w:tabs>
        <w:tab w:val="center" w:pos="4680"/>
        <w:tab w:val="right" w:pos="9360"/>
      </w:tabs>
    </w:pPr>
  </w:style>
  <w:style w:type="character" w:customStyle="1" w:styleId="HeaderChar">
    <w:name w:val="Header Char"/>
    <w:basedOn w:val="DefaultParagraphFont"/>
    <w:link w:val="Header"/>
    <w:uiPriority w:val="99"/>
    <w:rsid w:val="00691D43"/>
    <w:rPr>
      <w:rFonts w:ascii="Arial" w:eastAsia="Times New Roman" w:hAnsi="Arial" w:cs="Times New Roman"/>
      <w:snapToGrid w:val="0"/>
      <w:sz w:val="24"/>
      <w:szCs w:val="20"/>
    </w:rPr>
  </w:style>
  <w:style w:type="paragraph" w:styleId="Footer">
    <w:name w:val="footer"/>
    <w:basedOn w:val="Normal"/>
    <w:link w:val="FooterChar"/>
    <w:uiPriority w:val="99"/>
    <w:unhideWhenUsed/>
    <w:rsid w:val="00691D43"/>
    <w:pPr>
      <w:tabs>
        <w:tab w:val="center" w:pos="4680"/>
        <w:tab w:val="right" w:pos="9360"/>
      </w:tabs>
    </w:pPr>
  </w:style>
  <w:style w:type="character" w:customStyle="1" w:styleId="FooterChar">
    <w:name w:val="Footer Char"/>
    <w:basedOn w:val="DefaultParagraphFont"/>
    <w:link w:val="Footer"/>
    <w:uiPriority w:val="99"/>
    <w:rsid w:val="00691D43"/>
    <w:rPr>
      <w:rFonts w:ascii="Arial" w:eastAsia="Times New Roman" w:hAnsi="Arial" w:cs="Times New Roman"/>
      <w:snapToGrid w:val="0"/>
      <w:sz w:val="24"/>
      <w:szCs w:val="20"/>
    </w:rPr>
  </w:style>
  <w:style w:type="paragraph" w:customStyle="1" w:styleId="DefaultText">
    <w:name w:val="Default Text"/>
    <w:basedOn w:val="Normal"/>
    <w:rsid w:val="008E71E3"/>
    <w:pPr>
      <w:widowControl/>
      <w:overflowPunct w:val="0"/>
      <w:autoSpaceDE w:val="0"/>
      <w:autoSpaceDN w:val="0"/>
      <w:adjustRightInd w:val="0"/>
      <w:textAlignment w:val="baseline"/>
    </w:pPr>
    <w:rPr>
      <w:rFonts w:ascii="Times New Roman" w:hAnsi="Times New Roman"/>
      <w:snapToGrid/>
    </w:rPr>
  </w:style>
  <w:style w:type="paragraph" w:styleId="BodyText">
    <w:name w:val="Body Text"/>
    <w:basedOn w:val="Normal"/>
    <w:link w:val="BodyTextChar"/>
    <w:rsid w:val="0004507E"/>
    <w:pPr>
      <w:jc w:val="both"/>
    </w:pPr>
  </w:style>
  <w:style w:type="character" w:customStyle="1" w:styleId="BodyTextChar">
    <w:name w:val="Body Text Char"/>
    <w:basedOn w:val="DefaultParagraphFont"/>
    <w:link w:val="BodyText"/>
    <w:rsid w:val="0004507E"/>
    <w:rPr>
      <w:rFonts w:ascii="Arial" w:eastAsia="Times New Roman" w:hAnsi="Arial" w:cs="Times New Roman"/>
      <w:snapToGrid w:val="0"/>
      <w:sz w:val="24"/>
      <w:szCs w:val="20"/>
    </w:rPr>
  </w:style>
  <w:style w:type="character" w:styleId="Hyperlink">
    <w:name w:val="Hyperlink"/>
    <w:basedOn w:val="DefaultParagraphFont"/>
    <w:uiPriority w:val="99"/>
    <w:semiHidden/>
    <w:unhideWhenUsed/>
    <w:rsid w:val="00861953"/>
    <w:rPr>
      <w:color w:val="0563C1"/>
      <w:u w:val="single"/>
    </w:rPr>
  </w:style>
  <w:style w:type="paragraph" w:styleId="Revision">
    <w:name w:val="Revision"/>
    <w:hidden/>
    <w:uiPriority w:val="99"/>
    <w:semiHidden/>
    <w:rsid w:val="00FE724A"/>
    <w:pPr>
      <w:spacing w:after="0" w:line="240" w:lineRule="auto"/>
    </w:pPr>
    <w:rPr>
      <w:rFonts w:ascii="Arial" w:eastAsia="Times New Roman" w:hAnsi="Arial"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overdoselifeline.org/how-to-administer-naloxon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AA8615-2827-4335-94E7-53DA6E6D8AD3}"/>
</file>

<file path=customXml/itemProps2.xml><?xml version="1.0" encoding="utf-8"?>
<ds:datastoreItem xmlns:ds="http://schemas.openxmlformats.org/officeDocument/2006/customXml" ds:itemID="{908E52E2-6F50-4B9A-981C-F6D205F5E494}">
  <ds:schemaRefs>
    <ds:schemaRef ds:uri="http://schemas.microsoft.com/office/2006/metadata/properties"/>
    <ds:schemaRef ds:uri="http://schemas.microsoft.com/office/infopath/2007/PartnerControls"/>
    <ds:schemaRef ds:uri="5291cd72-34cf-46fd-ac31-13fc12ceb2c7"/>
    <ds:schemaRef ds:uri="2f0e7953-9c29-4b55-96c7-e92ecd1f3962"/>
  </ds:schemaRefs>
</ds:datastoreItem>
</file>

<file path=customXml/itemProps3.xml><?xml version="1.0" encoding="utf-8"?>
<ds:datastoreItem xmlns:ds="http://schemas.openxmlformats.org/officeDocument/2006/customXml" ds:itemID="{44930130-2057-4DA7-A1EE-DAD09535F2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HARLEY HAMKE</dc:creator>
  <cp:keywords/>
  <dc:description/>
  <cp:lastModifiedBy>MEGHAN CREECH</cp:lastModifiedBy>
  <cp:revision>2</cp:revision>
  <dcterms:created xsi:type="dcterms:W3CDTF">2023-10-12T20:15:00Z</dcterms:created>
  <dcterms:modified xsi:type="dcterms:W3CDTF">2023-10-12T20:15:00Z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y fmtid="{D5CDD505-2E9C-101B-9397-08002B2CF9AE}" pid="3" name="Order">
    <vt:r8>6873600</vt:r8>
  </property>
  <property fmtid="{D5CDD505-2E9C-101B-9397-08002B2CF9AE}" pid="4" name="MediaServiceImageTags">
    <vt:lpwstr/>
  </property>
</Properties>
</file>